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F5B" w:rsidRPr="000D5554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0D5554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Приложение </w:t>
      </w:r>
      <w:bookmarkEnd w:id="0"/>
      <w:bookmarkEnd w:id="1"/>
      <w:r w:rsidR="00922288" w:rsidRPr="000D5554"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22326A" w:rsidRPr="000D5554" w:rsidDel="00763903" w:rsidRDefault="009D1D9F" w:rsidP="009D1D9F">
      <w:pPr>
        <w:suppressAutoHyphens/>
        <w:spacing w:after="0" w:line="240" w:lineRule="auto"/>
        <w:ind w:left="5103"/>
        <w:rPr>
          <w:del w:id="4" w:author="Скобелева Карина Олеговна" w:date="2025-10-21T16:25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5" w:author="Скобелева Карина Олеговна" w:date="2025-10-21T16:25:00Z">
        <w:r w:rsidRPr="000D5554" w:rsidDel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к т</w:delText>
        </w:r>
        <w:r w:rsidR="002A3676" w:rsidRPr="000D5554" w:rsidDel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ипов</w:delText>
        </w:r>
        <w:r w:rsidRPr="000D5554" w:rsidDel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ой</w:delText>
        </w:r>
        <w:r w:rsidR="002A3676" w:rsidRPr="000D5554" w:rsidDel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 xml:space="preserve"> форм</w:delText>
        </w:r>
        <w:r w:rsidRPr="000D5554" w:rsidDel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е</w:delText>
        </w:r>
      </w:del>
    </w:p>
    <w:p w:rsidR="00842F5B" w:rsidRPr="000D5554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6" w:author="Скобелева Карина Олеговна" w:date="2025-10-21T16:25:00Z">
        <w:r w:rsidRPr="000D5554" w:rsidDel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а</w:delText>
        </w:r>
      </w:del>
      <w:ins w:id="7" w:author="Скобелева Карина Олеговна" w:date="2025-10-21T16:25:00Z">
        <w:r w:rsidR="00763903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t>А</w:t>
        </w:r>
      </w:ins>
      <w:bookmarkStart w:id="8" w:name="_GoBack"/>
      <w:bookmarkEnd w:id="8"/>
      <w:r w:rsidR="002A3676" w:rsidRPr="000D555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дминистративного регламента предоставления</w:t>
      </w:r>
      <w:r w:rsidRPr="000D555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 w:rsidR="002A3676" w:rsidRPr="000D555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муниципальной услуги «Внесение (изменение, исключение) сведений в  реестр транспортных средств, принадлежащих пользователям</w:t>
      </w:r>
      <w:r w:rsidR="006678F6" w:rsidRPr="000D555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, которые оформили резидентские парковочные разрешения </w:t>
      </w:r>
      <w:r w:rsidR="002A3676" w:rsidRPr="000D5554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0D5554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«В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6678F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78F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6678F6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D5554" w:rsidRPr="00E86AEB" w:rsidRDefault="000D5554" w:rsidP="000D555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2569132" r:id="rId5"/>
        </w:object>
      </w:r>
    </w:p>
    <w:p w:rsidR="000D5554" w:rsidRPr="00E86AEB" w:rsidRDefault="000D5554" w:rsidP="000D5554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0D5554" w:rsidRPr="00E86AEB" w:rsidRDefault="000D5554" w:rsidP="000D5554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0D5554" w:rsidRPr="00E86AEB" w:rsidRDefault="000D5554" w:rsidP="000D5554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0D5554" w:rsidRPr="00E86AEB" w:rsidRDefault="000D5554" w:rsidP="000D5554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E86AEB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:rsidR="000D5554" w:rsidRPr="00E86AEB" w:rsidRDefault="000D5554" w:rsidP="000D555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0D5554" w:rsidRPr="00E86AEB" w:rsidRDefault="000D5554" w:rsidP="000D5554">
      <w:pPr>
        <w:widowControl w:val="0"/>
        <w:spacing w:after="0" w:line="240" w:lineRule="auto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.Щёлково,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0D5554" w:rsidRPr="00E86AEB" w:rsidRDefault="000D5554" w:rsidP="000D55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0D5554" w:rsidRPr="00E86AEB" w:rsidRDefault="000D5554" w:rsidP="000D55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5554" w:rsidRPr="00E86AEB" w:rsidRDefault="000D5554" w:rsidP="000D5554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0D5554" w:rsidRPr="00E86AEB" w:rsidRDefault="000D5554" w:rsidP="000D5554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D2D42" w:rsidRDefault="00AD2D42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</w:pPr>
      <w:r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 xml:space="preserve">о продлении реестровой записи в реестре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</w:t>
      </w:r>
      <w:r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lastRenderedPageBreak/>
        <w:t>на автомобильных дорогах общего пользования муниципального значения Московской области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 «Внесении</w:t>
      </w:r>
      <w:r w:rsidR="006678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8F6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в реестр транспортных средств, принадлежащих пользователям</w:t>
      </w:r>
      <w:r w:rsidR="006678F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оформили резидентские парковочные разрешения или абонементы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AD2D42">
        <w:rPr>
          <w:rFonts w:ascii="Times New Roman" w:eastAsia="Calibri" w:hAnsi="Times New Roman" w:cs="Times New Roman"/>
          <w:sz w:val="28"/>
          <w:szCs w:val="28"/>
        </w:rPr>
        <w:t xml:space="preserve">продления </w:t>
      </w:r>
      <w:r w:rsidR="00AD2D42"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>реестровой записи в реестре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 xml:space="preserve"> (далее – Реестр), 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0D555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  <w:r w:rsidR="000D55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2D42" w:rsidRPr="00AD2D42">
        <w:rPr>
          <w:rFonts w:ascii="Times New Roman" w:eastAsia="Times New Roman" w:hAnsi="Times New Roman" w:cs="Times New Roman"/>
          <w:color w:val="000000"/>
          <w:sz w:val="28"/>
          <w:szCs w:val="28"/>
          <w:lang w:eastAsia="zh-CN" w:bidi="hi-IN"/>
        </w:rPr>
        <w:t xml:space="preserve">о продлении реестровой записи в Реестре 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92"/>
    <w:rsid w:val="00064485"/>
    <w:rsid w:val="000A6EF9"/>
    <w:rsid w:val="000D5554"/>
    <w:rsid w:val="001146FF"/>
    <w:rsid w:val="001312F4"/>
    <w:rsid w:val="00162DE9"/>
    <w:rsid w:val="00165E8C"/>
    <w:rsid w:val="0021066F"/>
    <w:rsid w:val="00283C93"/>
    <w:rsid w:val="002A3676"/>
    <w:rsid w:val="00393448"/>
    <w:rsid w:val="003C19A5"/>
    <w:rsid w:val="004C1479"/>
    <w:rsid w:val="004F77DC"/>
    <w:rsid w:val="00561DA2"/>
    <w:rsid w:val="00587C95"/>
    <w:rsid w:val="00621692"/>
    <w:rsid w:val="006678F6"/>
    <w:rsid w:val="006B48DA"/>
    <w:rsid w:val="00761EF5"/>
    <w:rsid w:val="00763903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22288"/>
    <w:rsid w:val="009B762A"/>
    <w:rsid w:val="009D1D9F"/>
    <w:rsid w:val="00A15790"/>
    <w:rsid w:val="00A26E0A"/>
    <w:rsid w:val="00A5652D"/>
    <w:rsid w:val="00A63FFF"/>
    <w:rsid w:val="00A919B0"/>
    <w:rsid w:val="00A94977"/>
    <w:rsid w:val="00AD2D42"/>
    <w:rsid w:val="00B756BA"/>
    <w:rsid w:val="00C51FDD"/>
    <w:rsid w:val="00C5480E"/>
    <w:rsid w:val="00D17642"/>
    <w:rsid w:val="00E94034"/>
    <w:rsid w:val="00EB462B"/>
    <w:rsid w:val="00F3724F"/>
    <w:rsid w:val="00F4514D"/>
    <w:rsid w:val="00F52195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66A32FF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55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55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Скобелева Карина Олеговна</cp:lastModifiedBy>
  <cp:revision>4</cp:revision>
  <dcterms:created xsi:type="dcterms:W3CDTF">2025-08-06T16:09:00Z</dcterms:created>
  <dcterms:modified xsi:type="dcterms:W3CDTF">2025-10-21T13:25:00Z</dcterms:modified>
</cp:coreProperties>
</file>